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</w:rPr>
        <w:t>5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申报流程图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一、创新型中小企业评价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pict>
          <v:shape id="_x0000_s1026" o:spid="_x0000_s1026" o:spt="202" type="#_x0000_t202" style="position:absolute;left:0pt;margin-left:21.2pt;margin-top:10.1pt;height:25pt;width:39.35pt;z-index:251641856;mso-width-relative:page;mso-height-relative:page;" fillcolor="#FFFFFF" filled="t" stroked="f" coordsize="21600,21600" o:gfxdata="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CmJbbjTAAAA&#10;CAEAAA8AAAAAAAAAAQAgAAAAOAAAAGRycy9kb3ducmV2LnhtbFBLAQIUABQAAAAIAIdO4kBmQmxQ&#10;RQIAAF4EAAAOAAAAAAAAAAEAIAAAADgBAABkcnMvZTJvRG9jLnhtbFBLBQYAAAAABgAGAFkBAADv&#10;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注册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4" o:spid="_x0000_s1084" o:spt="109" type="#_x0000_t109" style="position:absolute;left:0pt;margin-left:-6.05pt;margin-top:7.2pt;height:52.45pt;width:29.4pt;z-index:251642880;v-text-anchor:middle;mso-width-relative:page;mso-height-relative:page;" filled="f" stroked="t" coordsize="21600,21600" o:gfxdata="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BYAAABkcnMvUEsBAhQAFAAAAAgAh07iQMKUtTHYAAAA&#10;CQEAAA8AAAAAAAAAAQAgAAAAOAAAAGRycy9kb3ducmV2LnhtbFBLAQIUABQAAAAIAIdO4kB2wqwr&#10;eQIAALkEAAAOAAAAAAAAAAEAIAAAAD0BAABkcnMvZTJvRG9jLnhtbFBLBQYAAAAABgAGAFkBAAAo&#10;BgAAAAA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企业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3" o:spid="_x0000_s1083" o:spt="109" type="#_x0000_t109" style="position:absolute;left:0pt;margin-left:376.25pt;margin-top:10.5pt;height:49.95pt;width:38.7pt;z-index:251650048;v-text-anchor:middle;mso-width-relative:page;mso-height-relative:page;" filled="f" stroked="t" coordsize="21600,21600" o:gfxdata="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JNNfeTYAAAACgEAAA8AAAAAAAAA&#10;AQAgAAAAOAAAAGRycy9kb3ducmV2LnhtbFBLAQIUABQAAAAIAIdO4kAKquHFbQIAAK8EAAAOAAAA&#10;AAAAAAEAIAAAAD0BAABkcnMvZTJvRG9jLnhtbFBLBQYAAAAABgAGAFkBAAAcBgAAAAA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完成自评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2" o:spid="_x0000_s1082" o:spt="109" type="#_x0000_t109" style="position:absolute;left:0pt;margin-left:303.05pt;margin-top:8.5pt;height:53.05pt;width:50.55pt;z-index:251648000;v-text-anchor:middle;mso-width-relative:page;mso-height-relative:page;" filled="f" stroked="t" coordsize="21600,21600" o:gfxdata="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IO568NcAAAAKAQAADwAAAAAA&#10;AAABACAAAAA4AAAAZHJzL2Rvd25yZXYueG1sUEsBAhQAFAAAAAgAh07iQNnZmK9wAgAArwQAAA4A&#10;AAAAAAAAAQAgAAAAPAEAAGRycy9lMm9Eb2MueG1sUEsFBgAAAAAGAAYAWQEAAB4GAAAAAA=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自评相关佐证材料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1" o:spid="_x0000_s1081" o:spt="202" type="#_x0000_t202" style="position:absolute;left:0pt;margin-left:269.95pt;margin-top:12.15pt;height:21.25pt;width:36.85pt;z-index:251640832;mso-width-relative:page;mso-height-relative:page;" fillcolor="#FFFFFF" filled="t" stroked="f" coordsize="21600,21600" o:gfxdata="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1JircNYAAAAJAQAADwAA&#10;AAAAAAABACAAAAA4AAAAZHJzL2Rvd25yZXYueG1sUEsBAhQAFAAAAAgAh07iQD2Pjac7AgAAVAQA&#10;AA4AAAAAAAAAAQAgAAAAOwEAAGRycy9lMm9Eb2MueG1sUEsFBgAAAAAGAAYAWQEAAOg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上传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0" o:spid="_x0000_s1080" o:spt="109" type="#_x0000_t109" style="position:absolute;left:0pt;margin-left:214.75pt;margin-top:9pt;height:52.45pt;width:59.9pt;z-index:251646976;v-text-anchor:middle;mso-width-relative:page;mso-height-relative:page;" filled="f" stroked="t" coordsize="21600,21600" o:gfxdata="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N4KOEnYAAAACgEAAA8AAAAAAAAA&#10;AQAgAAAAOAAAAGRycy9kb3ducmV2LnhtbFBLAQIUABQAAAAIAIdO4kCBjQ/AbQIAAK8EAAAOAAAA&#10;AAAAAAEAIAAAAD0BAABkcnMvZTJvRG9jLnhtbFBLBQYAAAAABgAGAFkBAAAcBgAAAAA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创新型中小企业自评表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9" o:spid="_x0000_s1079" o:spt="202" type="#_x0000_t202" style="position:absolute;left:0pt;margin-left:178.5pt;margin-top:13.85pt;height:21.25pt;width:38.65pt;z-index:251639808;mso-width-relative:page;mso-height-relative:page;" fillcolor="#FFFFFF" filled="t" stroked="f" coordsize="21600,21600" o:gfxdata="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ZPrd11QAAAAkBAAAPAAAA&#10;AAAAAAEAIAAAADgAAABkcnMvZG93bnJldi54bWxQSwECFAAUAAAACACHTuJA7szs3DsCAABUBAAA&#10;DgAAAAAAAAABACAAAAA6AQAAZHJzL2Uyb0RvYy54bWxQSwUGAAAAAAYABgBZAQAA5w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填写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8" o:spid="_x0000_s1078" o:spt="109" type="#_x0000_t109" style="position:absolute;left:0pt;margin-left:56.65pt;margin-top:7.8pt;height:52.5pt;width:125.5pt;z-index:251644928;v-text-anchor:middle;mso-width-relative:page;mso-height-relative:page;" filled="f" stroked="t" coordsize="21600,21600" o:gfxdata="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FgAAAGRycy9QSwECFAAUAAAACACHTuJA1/yAadcAAAAKAQAADwAAAAAAAAAB&#10;ACAAAAA4AAAAZHJzL2Rvd25yZXYueG1sUEsBAhQAFAAAAAgAh07iQK6scfBtAgAArgQAAA4AAAAA&#10;AAAAAQAgAAAAPAEAAGRycy9lMm9Eb2MueG1sUEsFBgAAAAAGAAYAWQEAABsGAAAAAA=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优质中小企业梯度培育平台(</w:t>
                  </w:r>
                  <w:ins w:id="0" w:author="gxxc" w:date="2022-09-14T18:14:31Z">
                    <w:r>
                      <w:rPr>
                        <w:rFonts w:hint="eastAsia"/>
                        <w:color w:val="000000" w:themeColor="text1"/>
                        <w:sz w:val="18"/>
                        <w:szCs w:val="18"/>
                      </w:rPr>
                      <w:t>http://zjtx.miit.gov.cn</w:t>
                    </w:r>
                  </w:ins>
                  <w:del w:id="1" w:author="gxxc" w:date="2022-09-14T18:14:31Z">
                    <w:r>
                      <w:rPr>
                        <w:rFonts w:hint="eastAsia"/>
                        <w:color w:val="000000" w:themeColor="text1"/>
                        <w:sz w:val="18"/>
                        <w:szCs w:val="18"/>
                      </w:rPr>
                      <w:delText>https://zjtx.miit.gov.cn</w:delText>
                    </w:r>
                  </w:del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pict>
          <v:shape id="_x0000_s1077" o:spid="_x0000_s1077" o:spt="202" type="#_x0000_t202" style="position:absolute;left:0pt;margin-left:20.55pt;margin-top:0.6pt;height:25pt;width:39.35pt;z-index:251683840;mso-width-relative:page;mso-height-relative:page;" filled="f" stroked="f" coordsize="21600,21600" o:gfxdata="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NbwAqfXAAAABwEAAA8AAAAAAAAAAQAgAAAAOAAAAGRycy9k&#10;b3ducmV2LnhtbFBLAQIUABQAAAAIAIdO4kAWpxj2JgIAACkEAAAOAAAAAAAAAAEAIAAAADwBAABk&#10;cnMvZTJvRG9jLnhtbFBLBQYAAAAABgAGAFkBAADU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登录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6" o:spid="_x0000_s1076" o:spt="32" type="#_x0000_t32" style="position:absolute;left:0pt;flip:y;margin-left:354.45pt;margin-top:0.8pt;height:0.7pt;width:21.45pt;z-index:251649024;mso-width-relative:page;mso-height-relative:page;" filled="f" stroked="t" coordsize="21600,21600" o:gfxdata="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P4FCmHWAAAABwEAAA8AAAAAAAAAAQAgAAAAOAAA&#10;AGRycy9kb3ducmV2LnhtbFBLAQIUABQAAAAIAIdO4kCJeQPg9AEAAKEDAAAOAAAAAAAAAAEAIAAA&#10;ADsBAABkcnMvZTJvRG9jLnhtbFBLBQYAAAAABgAGAFkBAACh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5" o:spid="_x0000_s1075" o:spt="32" type="#_x0000_t32" style="position:absolute;left:0pt;margin-left:275.85pt;margin-top:3.5pt;height:0.35pt;width:27.2pt;z-index:251656192;mso-width-relative:page;mso-height-relative:page;" filled="f" stroked="t" coordsize="21600,21600" o:gfxdata="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GwJbvbWAAAABwEAAA8AAAAAAAAAAQAgAAAAOAAAAGRycy9kb3du&#10;cmV2LnhtbFBLAQIUABQAAAAIAIdO4kASpnZS6wEAAJQDAAAOAAAAAAAAAAEAIAAAADsBAABkcnMv&#10;ZTJvRG9jLnhtbFBLBQYAAAAABgAGAFkBAACY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4" o:spid="_x0000_s1074" o:spt="32" type="#_x0000_t32" style="position:absolute;left:0pt;flip:y;margin-left:182.15pt;margin-top:3.95pt;height:0.45pt;width:32.4pt;z-index:251645952;mso-width-relative:page;mso-height-relative:page;" filled="f" stroked="t" coordsize="21600,21600" o:gfxdata="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8HDKW1wAAAAcBAAAPAAAAAAAAAAEAIAAAADgA&#10;AABkcnMvZG93bnJldi54bWxQSwECFAAUAAAACACHTuJAGC4pQ/QBAACfAwAADgAAAAAAAAABACAA&#10;AAA8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3" o:spid="_x0000_s1073" o:spt="32" type="#_x0000_t32" style="position:absolute;left:0pt;flip:y;margin-left:23.35pt;margin-top:1.6pt;height:0.65pt;width:33.15pt;z-index:251643904;mso-width-relative:page;mso-height-relative:page;" filled="f" stroked="t" coordsize="21600,21600" o:gfxdata="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AXQURR&#10;1QAAAAYBAAAPAAAAAAAAAAEAIAAAADgAAABkcnMvZG93bnJldi54bWxQSwECFAAUAAAACACHTuJA&#10;QMJB8Q4CAADRAwAADgAAAAAAAAABACAAAAA6AQAAZHJzL2Uyb0RvYy54bWxQSwUGAAAAAAYABgBZ&#10;AQAAu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黑体" w:hAnsi="黑体" w:eastAsia="黑体" w:cs="黑体"/>
          <w:sz w:val="10"/>
          <w:szCs w:val="10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二、专精特新中小企业认定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pict>
          <v:shape id="_x0000_s1072" o:spid="_x0000_s1072" o:spt="202" type="#_x0000_t202" style="position:absolute;left:0pt;margin-left:21.2pt;margin-top:6.5pt;height:25pt;width:39.35pt;z-index:251684864;mso-width-relative:page;mso-height-relative:page;" filled="f" stroked="f" coordsize="21600,21600" o:gfxdata="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BYAAABkcnMv&#10;UEsBAhQAFAAAAAgAh07iQKtSJLvYAAAACAEAAA8AAAAAAAAAAQAgAAAAOAAAAGRycy9kb3ducmV2&#10;LnhtbFBLAQIUABQAAAAIAIdO4kAceGBJkQIAABEFAAAOAAAAAAAAAAEAIAAAAD0BAABkcnMvZTJv&#10;RG9jLnhtbFBLBQYAAAAABgAGAFkBAABABg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注册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1" o:spid="_x0000_s1071" o:spt="202" type="#_x0000_t202" style="position:absolute;left:0pt;margin-left:21.85pt;margin-top:30.1pt;height:25pt;width:39.35pt;z-index:251638784;mso-width-relative:page;mso-height-relative:page;" fillcolor="#FFFFFF" filled="t" stroked="f" coordsize="21600,21600" o:gfxdata="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BTbbg60wAAAAgBAAAPAAAA&#10;AAAAAAEAIAAAADgAAABkcnMvZG93bnJldi54bWxQSwECFAAUAAAACACHTuJABq6hIT0CAABUBAAA&#10;DgAAAAAAAAABACAAAAA4AQAAZHJzL2Uyb0RvYy54bWxQSwUGAAAAAAYABgBZAQAA5w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登录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0" o:spid="_x0000_s1070" o:spt="202" type="#_x0000_t202" style="position:absolute;left:0pt;margin-left:347.55pt;margin-top:6.25pt;height:21.25pt;width:38.65pt;z-index:251635712;mso-width-relative:page;mso-height-relative:page;" fillcolor="#FFFFFF" filled="t" stroked="f" coordsize="21600,21600" o:gfxdata="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Lv+UJXUAAAACQEAAA8AAAAA&#10;AAAAAQAgAAAAOAAAAGRycy9kb3ducmV2LnhtbFBLAQIUABQAAAAIAIdO4kAyRdcpOwIAAFQEAAAO&#10;AAAAAAAAAAEAIAAAADkBAABkcnMvZTJvRG9jLnhtbFBLBQYAAAAABgAGAFkBAADm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填写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9" o:spid="_x0000_s1069" o:spt="32" type="#_x0000_t32" style="position:absolute;left:0pt;flip:y;margin-left:353.15pt;margin-top:26.2pt;height:0.55pt;width:30.7pt;z-index:251658240;mso-width-relative:page;mso-height-relative:page;" filled="f" stroked="t" coordsize="21600,21600" o:gfxdata="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C55b9zZAAAACQEAAA8AAAAAAAAAAQAgAAAA&#10;OAAAAGRycy9kb3ducmV2LnhtbFBLAQIUABQAAAAIAIdO4kDlCBwQ9AEAAKEDAAAOAAAAAAAAAAEA&#10;IAAAAD4BAABkcnMvZTJvRG9jLnhtbFBLBQYAAAAABgAGAFkBAACk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8" o:spid="_x0000_s1068" o:spt="109" type="#_x0000_t109" style="position:absolute;left:0pt;margin-left:301.7pt;margin-top:1.35pt;height:53.05pt;width:50.55pt;z-index:251657216;v-text-anchor:middle;mso-width-relative:page;mso-height-relative:page;" filled="f" stroked="t" coordsize="21600,21600" o:gfxdata="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JNbTE3YAAAACQEAAA8AAAAA&#10;AAAAAQAgAAAAOAAAAGRycy9kb3ducmV2LnhtbFBLAQIUABQAAAAIAIdO4kDR+OSGcAIAAK8EAAAO&#10;AAAAAAAAAAEAIAAAAD0BAABkcnMvZTJvRG9jLnhtbFBLBQYAAAAABgAGAFkBAAAfBgAAAAA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自评相关佐证材料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7" o:spid="_x0000_s1067" o:spt="32" type="#_x0000_t32" style="position:absolute;left:0pt;margin-left:273.85pt;margin-top:26.25pt;height:0.35pt;width:27.2pt;z-index:251658240;mso-width-relative:page;mso-height-relative:page;" filled="f" stroked="t" coordsize="21600,21600" o:gfxdata="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Xv25xdgAAAAJAQAADwAAAAAAAAABACAAAAA4AAAAZHJzL2Rv&#10;d25yZXYueG1sUEsBAhQAFAAAAAgAh07iQK70rDTrAQAAlAMAAA4AAAAAAAAAAQAgAAAAPQEAAGRy&#10;cy9lMm9Eb2MueG1sUEsFBgAAAAAGAAYAWQEAAJo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6" o:spid="_x0000_s1066" o:spt="202" type="#_x0000_t202" style="position:absolute;left:0pt;margin-left:267.35pt;margin-top:5.6pt;height:21.25pt;width:36.85pt;z-index:251636736;mso-width-relative:page;mso-height-relative:page;" fillcolor="#FFFFFF" filled="t" stroked="f" coordsize="21600,21600" o:gfxdata="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YT47O1AAAAAkBAAAPAAAA&#10;AAAAAAEAIAAAADgAAABkcnMvZG93bnJldi54bWxQSwECFAAUAAAACACHTuJA0YkTkTwCAABUBAAA&#10;DgAAAAAAAAABACAAAAA5AQAAZHJzL2Uyb0RvYy54bWxQSwUGAAAAAAYABgBZAQAA5w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上传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5" o:spid="_x0000_s1065" o:spt="202" type="#_x0000_t202" style="position:absolute;left:0pt;margin-left:177.95pt;margin-top:8pt;height:21.25pt;width:38.65pt;z-index:251637760;mso-width-relative:page;mso-height-relative:page;" fillcolor="#FFFFFF" filled="t" stroked="f" coordsize="21600,21600" o:gfxdata="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0Ff6B1QAAAAkBAAAPAAAA&#10;AAAAAAEAIAAAADgAAABkcnMvZG93bnJldi54bWxQSwECFAAUAAAACACHTuJA/1tzQzsCAABUBAAA&#10;DgAAAAAAAAABACAAAAA6AQAAZHJzL2Uyb0RvYy54bWxQSwUGAAAAAAYABgBZAQAA5w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填写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4" o:spid="_x0000_s1064" o:spt="109" type="#_x0000_t109" style="position:absolute;left:0pt;margin-left:212.8pt;margin-top:3.1pt;height:52.45pt;width:59.9pt;z-index:251655168;v-text-anchor:middle;mso-width-relative:page;mso-height-relative:page;" filled="f" stroked="t" coordsize="21600,21600" o:gfxdata="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WAAAAZHJzL1BLAQIUABQAAAAIAIdO4kB2wSPJ1wAAAAkBAAAPAAAAAAAA&#10;AAEAIAAAADgAAABkcnMvZG93bnJldi54bWxQSwECFAAUAAAACACHTuJAUxjX+m8CAACvBAAADgAA&#10;AAAAAAABACAAAAA8AQAAZHJzL2Uyb0RvYy54bWxQSwUGAAAAAAYABgBZAQAAHQYAAAAA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创新型中小企业自评表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3" o:spid="_x0000_s1063" o:spt="32" type="#_x0000_t32" style="position:absolute;left:0pt;flip:y;margin-left:181.45pt;margin-top:26.75pt;height:0.45pt;width:32.4pt;z-index:251654144;mso-width-relative:page;mso-height-relative:page;" filled="f" stroked="t" coordsize="21600,21600" o:gfxdata="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D6xfHTZAAAACQEAAA8AAAAAAAAAAQAgAAAA&#10;OAAAAGRycy9kb3ducmV2LnhtbFBLAQIUABQAAAAIAIdO4kAiSxjy9AEAAKEDAAAOAAAAAAAAAAEA&#10;IAAAAD4BAABkcnMvZTJvRG9jLnhtbFBLBQYAAAAABgAGAFkBAACk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2" o:spid="_x0000_s1062" o:spt="109" type="#_x0000_t109" style="position:absolute;left:0pt;margin-left:57.35pt;margin-top:3.8pt;height:52.5pt;width:124.35pt;z-index:251653120;v-text-anchor:middle;mso-width-relative:page;mso-height-relative:page;" filled="f" stroked="t" coordsize="21600,21600" o:gfxdata="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7lSXHtcAAAAJAQAADwAAAAAA&#10;AAABACAAAAA4AAAAZHJzL2Rvd25yZXYueG1sUEsBAhQAFAAAAAgAh07iQGledBpwAgAAsAQAAA4A&#10;AAAAAAAAAQAgAAAAPAEAAGRycy9lMm9Eb2MueG1sUEsFBgAAAAAGAAYAWQEAAB4GAAAAAA=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优质中小企业梯度培育平台(</w:t>
                  </w:r>
                  <w:ins w:id="2" w:author="gxxc" w:date="2022-09-14T18:14:46Z">
                    <w:r>
                      <w:rPr>
                        <w:rFonts w:hint="eastAsia"/>
                        <w:color w:val="000000" w:themeColor="text1"/>
                        <w:sz w:val="18"/>
                        <w:szCs w:val="18"/>
                      </w:rPr>
                      <w:t>http://zjtx.miit.gov.cn</w:t>
                    </w:r>
                  </w:ins>
                  <w:del w:id="3" w:author="gxxc" w:date="2022-09-14T18:14:46Z">
                    <w:r>
                      <w:rPr>
                        <w:rFonts w:hint="eastAsia"/>
                        <w:color w:val="000000" w:themeColor="text1"/>
                        <w:sz w:val="18"/>
                        <w:szCs w:val="18"/>
                      </w:rPr>
                      <w:delText>https://zjtx.miit.gov.cn</w:delText>
                    </w:r>
                  </w:del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1" o:spid="_x0000_s1061" o:spt="32" type="#_x0000_t32" style="position:absolute;left:0pt;flip:y;margin-left:23.65pt;margin-top:29.25pt;height:0.65pt;width:33.15pt;z-index:251652096;mso-width-relative:page;mso-height-relative:page;" filled="f" stroked="t" coordsize="21600,21600" o:gfxdata="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hC/4LtgAAAAIAQAADwAAAAAAAAABACAAAAA4&#10;AAAAZHJzL2Rvd25yZXYueG1sUEsBAhQAFAAAAAgAh07iQDRIEeT0AQAAoQMAAA4AAAAAAAAAAQAg&#10;AAAAPQEAAGRycy9lMm9Eb2MueG1sUEsFBgAAAAAGAAYAWQEAAKM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60" o:spid="_x0000_s1060" o:spt="109" type="#_x0000_t109" style="position:absolute;left:0pt;margin-left:-5.45pt;margin-top:4.9pt;height:52.45pt;width:28.25pt;z-index:251651072;v-text-anchor:middle;mso-width-relative:page;mso-height-relative:page;" filled="f" stroked="t" coordsize="21600,21600" o:gfxdata="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FgAAAGRycy9QSwECFAAUAAAACACHTuJAAoxBa9YAAAAIAQAADwAAAAAAAAAB&#10;ACAAAAA4AAAAZHJzL2Rvd25yZXYueG1sUEsBAhQAFAAAAAgAh07iQFjWUHJuAgAArQQAAA4AAAAA&#10;AAAAAQAgAAAAOwEAAGRycy9lMm9Eb2MueG1sUEsFBgAAAAAGAAYAWQEAABsGAAAAAA=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企业</w:t>
                  </w:r>
                </w:p>
              </w:txbxContent>
            </v:textbox>
          </v:shape>
        </w:pic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pict>
          <v:shape id="_x0000_s1059" o:spid="_x0000_s1059" o:spt="109" type="#_x0000_t109" style="position:absolute;left:0pt;margin-left:191.95pt;margin-top:21.3pt;height:49.95pt;width:38.7pt;z-index:251668480;v-text-anchor:middle;mso-width-relative:page;mso-height-relative:page;" filled="f" stroked="t" coordsize="21600,21600" o:gfxdata="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WAAAAZHJzL1BLAQIUABQAAAAIAIdO4kCWb11I2QAAAAoBAAAPAAAAAAAA&#10;AAEAIAAAADgAAABkcnMvZG93bnJldi54bWxQSwECFAAUAAAACACHTuJAmN8WO20CAACvBAAADgAA&#10;AAAAAAABACAAAAA+AQAAZHJzL2Uyb0RvYy54bWxQSwUGAAAAAAYABgBZAQAAHQYAAAAA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完成申请</w:t>
                  </w:r>
                </w:p>
              </w:txbxContent>
            </v:textbox>
          </v:shape>
        </w:pict>
      </w:r>
      <w:del w:id="4" w:author="gxxc" w:date="2022-09-14T18:12:25Z">
        <w:r>
          <w:rPr>
            <w:rFonts w:ascii="黑体" w:hAnsi="黑体" w:eastAsia="黑体" w:cs="黑体"/>
            <w:sz w:val="32"/>
            <w:szCs w:val="32"/>
          </w:rPr>
          <w:pict>
            <v:shape id="_x0000_s1058" o:spid="_x0000_s1058" o:spt="109" type="#_x0000_t109" style="position:absolute;left:0pt;margin-left:291.4pt;margin-top:17.65pt;height:49.95pt;width:43.05pt;z-index:251667456;v-text-anchor:middle;mso-width-relative:page;mso-height-relative:page;" filled="f" stroked="t" coordsize="21600,21600" o:gfxdata="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GxRd7vZAAAACgEAAA8AAAAA&#10;AAAAAQAgAAAAOAAAAGRycy9kb3ducmV2LnhtbFBLAQIUABQAAAAIAIdO4kAEKmRXbwIAAK8EAAAO&#10;AAAAAAAAAAEAIAAAAD4BAABkcnMvZTJvRG9jLnhtbFBLBQYAAAAABgAGAFkBAAAfBgAAAAA=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纸质材料</w:t>
                    </w:r>
                  </w:p>
                </w:txbxContent>
              </v:textbox>
            </v:shape>
          </w:pict>
        </w:r>
      </w:del>
      <w:r>
        <w:rPr>
          <w:rFonts w:ascii="黑体" w:hAnsi="黑体" w:eastAsia="黑体" w:cs="黑体"/>
          <w:sz w:val="32"/>
          <w:szCs w:val="32"/>
        </w:rPr>
        <w:pict>
          <v:shape id="_x0000_s1057" o:spid="_x0000_s1057" o:spt="202" type="#_x0000_t202" style="position:absolute;left:0pt;margin-left:254.8pt;margin-top:24.6pt;height:30.55pt;width:36.85pt;z-index:251632640;mso-width-relative:page;mso-height-relative:page;" fillcolor="#FFFFFF" filled="t" stroked="f" coordsize="21600,21600" o:gfxdata="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PiH9XdYAAAAKAQAADwAA&#10;AAAAAAABACAAAAA4AAAAZHJzL2Rvd25yZXYueG1sUEsBAhQAFAAAAAgAh07iQNHkUO07AgAAVAQA&#10;AA4AAAAAAAAAAQAgAAAAOwEAAGRycy9lMm9Eb2MueG1sUEsFBgAAAAAGAAYAWQEAAOg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del w:id="6" w:author="gxxc" w:date="2022-09-14T18:12:29Z">
                    <w:r>
                      <w:rPr>
                        <w:rFonts w:hint="eastAsia"/>
                        <w:color w:val="000000" w:themeColor="text1"/>
                      </w:rPr>
                      <w:delText>提</w:delText>
                    </w:r>
                  </w:del>
                  <w:del w:id="7" w:author="gxxc" w:date="2022-09-14T18:12:27Z">
                    <w:r>
                      <w:rPr>
                        <w:rFonts w:hint="eastAsia"/>
                        <w:color w:val="000000" w:themeColor="text1"/>
                      </w:rPr>
                      <w:delText>交</w:delText>
                    </w:r>
                  </w:del>
                </w:p>
              </w:txbxContent>
            </v:textbox>
          </v:shape>
        </w:pict>
      </w:r>
      <w:del w:id="8" w:author="gxxc" w:date="2022-09-14T18:13:08Z">
        <w:r>
          <w:rPr>
            <w:rFonts w:ascii="黑体" w:hAnsi="黑体" w:eastAsia="黑体" w:cs="黑体"/>
            <w:sz w:val="32"/>
            <w:szCs w:val="32"/>
          </w:rPr>
          <w:pict>
            <v:shape id="_x0000_s1056" o:spid="_x0000_s1056" o:spt="109" type="#_x0000_t109" style="position:absolute;left:0pt;margin-left:191.45pt;margin-top:18.5pt;height:52.4pt;width:63.7pt;z-index:251664384;v-text-anchor:middle;mso-width-relative:page;mso-height-relative:page;" filled="f" stroked="t" coordsize="21600,21600" o:gfxdata="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FgAAAGRycy9QSwECFAAUAAAACACHTuJAQ+BJU9gAAAAKAQAADwAA&#10;AAAAAAABACAAAAA4AAAAZHJzL2Rvd25yZXYueG1sUEsBAhQAFAAAAAgAh07iQMF9WaZyAgAArwQA&#10;AA4AAAAAAAAAAQAgAAAAPQEAAGRycy9lMm9Eb2MueG1sUEsFBgAAAAAGAAYAWQEAACEGAAAAAA==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专精特新中小企业申请表</w:t>
                    </w:r>
                  </w:p>
                </w:txbxContent>
              </v:textbox>
            </v:shape>
          </w:pict>
        </w:r>
      </w:del>
      <w:r>
        <w:rPr>
          <w:rFonts w:ascii="黑体" w:hAnsi="黑体" w:eastAsia="黑体" w:cs="黑体"/>
          <w:sz w:val="32"/>
          <w:szCs w:val="32"/>
        </w:rPr>
        <w:pict>
          <v:shape id="_x0000_s1055" o:spid="_x0000_s1055" o:spt="202" type="#_x0000_t202" style="position:absolute;left:0pt;margin-left:149.65pt;margin-top:22pt;height:21.25pt;width:36.85pt;z-index:251633664;mso-width-relative:page;mso-height-relative:page;" fillcolor="#FFFFFF" filled="t" stroked="f" coordsize="21600,21600" o:gfxdata="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BYAAABkcnMvUEsBAhQAFAAAAAgAh07iQM755yfWAAAACQEAAA8A&#10;AAAAAAAAAQAgAAAAOAAAAGRycy9kb3ducmV2LnhtbFBLAQIUABQAAAAIAIdO4kCnssVyPAIAAFQE&#10;AAAOAAAAAAAAAAEAIAAAADsBAABkcnMvZTJvRG9jLnhtbFBLBQYAAAAABgAGAFkBAADp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del w:id="10" w:author="gxxc" w:date="2022-09-14T18:13:17Z">
                    <w:r>
                      <w:rPr>
                        <w:rFonts w:hint="eastAsia"/>
                        <w:color w:val="000000" w:themeColor="text1"/>
                      </w:rPr>
                      <w:delText>下载</w:delText>
                    </w:r>
                  </w:del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54" o:spid="_x0000_s1054" o:spt="109" type="#_x0000_t109" style="position:absolute;left:0pt;margin-left:99.35pt;margin-top:17.65pt;height:53.05pt;width:50.55pt;z-index:251661312;v-text-anchor:middle;mso-width-relative:page;mso-height-relative:page;" filled="f" stroked="t" coordsize="21600,21600" o:gfxdata="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NLcvT3YAAAACgEAAA8AAAAA&#10;AAAAAQAgAAAAOAAAAGRycy9kb3ducmV2LnhtbFBLAQIUABQAAAAIAIdO4kAoZdqKcAIAAK8EAAAO&#10;AAAAAAAAAAEAIAAAAD0BAABkcnMvZTJvRG9jLnhtbFBLBQYAAAAABgAGAFkBAAAfBgAAAAA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申请相关佐证材料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53" o:spid="_x0000_s1053" o:spt="202" type="#_x0000_t202" style="position:absolute;left:0pt;margin-left:60.6pt;margin-top:23.8pt;height:21.25pt;width:36.85pt;z-index:251659264;mso-width-relative:page;mso-height-relative:page;" fillcolor="#FFFFFF" filled="t" stroked="f" coordsize="21600,21600" o:gfxdata="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Nxx3s1AAAAAkBAAAPAAAA&#10;AAAAAAEAIAAAADgAAABkcnMvZG93bnJldi54bWxQSwECFAAUAAAACACHTuJA1ksjmzwCAABUBAAA&#10;DgAAAAAAAAABACAAAAA5AQAAZHJzL2Uyb0RvYy54bWxQSwUGAAAAAAYABgBZAQAA5w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上传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52" o:spid="_x0000_s1052" o:spt="109" type="#_x0000_t109" style="position:absolute;left:0pt;margin-left:5.7pt;margin-top:18.35pt;height:52.4pt;width:59.3pt;z-index:251660288;v-text-anchor:middle;mso-width-relative:page;mso-height-relative:page;" filled="f" stroked="t" coordsize="21600,21600" o:gfxdata="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8IGp6NcAAAAJAQAADwAAAAAA&#10;AAABACAAAAA4AAAAZHJzL2Rvd25yZXYueG1sUEsBAhQAFAAAAAgAh07iQKEvMfpwAgAArwQAAA4A&#10;AAAAAAAAAQAgAAAAPAEAAGRycy9lMm9Eb2MueG1sUEsFBgAAAAAGAAYAWQEAAB4GAAAAAA=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专精特新中小企业申请表</w:t>
                  </w:r>
                </w:p>
              </w:txbxContent>
            </v:textbox>
          </v:shape>
        </w:pict>
      </w:r>
    </w:p>
    <w:p>
      <w:pPr>
        <w:jc w:val="left"/>
        <w:rPr>
          <w:rFonts w:ascii="黑体" w:hAnsi="黑体" w:eastAsia="黑体" w:cs="黑体"/>
          <w:sz w:val="32"/>
          <w:szCs w:val="32"/>
        </w:rPr>
      </w:pPr>
      <w:del w:id="11" w:author="gxxc" w:date="2022-09-14T18:12:21Z">
        <w:r>
          <w:rPr>
            <w:rFonts w:ascii="黑体" w:hAnsi="黑体" w:eastAsia="黑体" w:cs="黑体"/>
            <w:sz w:val="32"/>
            <w:szCs w:val="32"/>
          </w:rPr>
          <w:pict>
            <v:shape id="_x0000_s1051" o:spid="_x0000_s1051" o:spt="32" type="#_x0000_t32" style="position:absolute;left:0pt;margin-left:334.9pt;margin-top:12.05pt;height:0.55pt;width:33.7pt;z-index:251666432;mso-width-relative:page;mso-height-relative:page;" filled="f" stroked="t" coordsize="21600,21600" o:gfxdata="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B17qeTZAAAACQEAAA8AAAAAAAAAAQAgAAAAOAAAAGRycy9k&#10;b3ducmV2LnhtbFBLAQIUABQAAAAIAIdO4kCW5hev6wEAAJQDAAAOAAAAAAAAAAEAIAAAAD4BAABk&#10;cnMvZTJvRG9jLnhtbFBLBQYAAAAABgAGAFkBAACbBQAAAAA=&#10;">
              <v:path arrowok="t"/>
              <v:fill on="f" focussize="0,0"/>
              <v:stroke weight="0.5pt" color="#000000" joinstyle="miter" endarrow="open"/>
              <v:imagedata o:title=""/>
              <o:lock v:ext="edit"/>
            </v:shape>
          </w:pict>
        </w:r>
      </w:del>
      <w:r>
        <w:rPr>
          <w:rFonts w:ascii="黑体" w:hAnsi="黑体" w:eastAsia="黑体" w:cs="黑体"/>
          <w:sz w:val="32"/>
          <w:szCs w:val="32"/>
        </w:rPr>
        <w:pict>
          <v:shape id="_x0000_s1050" o:spid="_x0000_s1050" o:spt="202" type="#_x0000_t202" style="position:absolute;left:0pt;margin-left:150.4pt;margin-top:13.75pt;height:23.75pt;width:36.85pt;z-index:251634688;mso-width-relative:page;mso-height-relative:page;" fillcolor="#FFFFFF" filled="t" stroked="f" coordsize="21600,21600" o:gfxdata="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bMqKI1QAAAAkBAAAPAAAA&#10;AAAAAAEAIAAAADgAAABkcnMvZG93bnJldi54bWxQSwECFAAUAAAACACHTuJAq15fIzsCAABUBAAA&#10;DgAAAAAAAAABACAAAAA6AQAAZHJzL2Uyb0RvYy54bWxQSwUGAAAAAAYABgBZAQAA5w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del w:id="13" w:author="gxxc" w:date="2022-09-14T18:13:16Z">
                    <w:r>
                      <w:rPr>
                        <w:rFonts w:hint="eastAsia"/>
                        <w:color w:val="000000" w:themeColor="text1"/>
                      </w:rPr>
                      <w:delText>打</w:delText>
                    </w:r>
                  </w:del>
                  <w:del w:id="14" w:author="gxxc" w:date="2022-09-14T18:13:12Z">
                    <w:r>
                      <w:rPr>
                        <w:rFonts w:hint="eastAsia"/>
                        <w:color w:val="000000" w:themeColor="text1"/>
                      </w:rPr>
                      <w:delText>印</w:delText>
                    </w:r>
                  </w:del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49" o:spid="_x0000_s1049" o:spt="32" type="#_x0000_t32" style="position:absolute;left:0pt;margin-left:150.85pt;margin-top:13.2pt;height:0.5pt;width:41.1pt;z-index:251663360;mso-width-relative:page;mso-height-relative:page;" filled="f" stroked="t" coordsize="21600,21600" o:gfxdata="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BvzbrF2QAAAAkBAAAPAAAAAAAAAAEAIAAAADgAAABkcnMvZG93&#10;bnJldi54bWxQSwECFAAUAAAACACHTuJA2sReIukBAACUAwAADgAAAAAAAAABACAAAAA+AQAAZHJz&#10;L2Uyb0RvYy54bWxQSwUGAAAAAAYABgBZAQAAmQ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48" o:spid="_x0000_s1048" o:spt="32" type="#_x0000_t32" style="position:absolute;left:0pt;flip:y;margin-left:65.75pt;margin-top:13pt;height:0.7pt;width:33.6pt;z-index:251662336;mso-width-relative:page;mso-height-relative:page;" filled="f" stroked="t" coordsize="21600,21600" o:gfxdata="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Zy9PvNgAAAAJAQAADwAAAAAAAAABACAAAAA4&#10;AAAAZHJzL2Rvd25yZXYueG1sUEsBAhQAFAAAAAgAh07iQPeFJjL0AQAAoQMAAA4AAAAAAAAAAQAg&#10;AAAAPQEAAGRycy9lMm9Eb2MueG1sUEsFBgAAAAAGAAYAWQEAAKM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del w:id="15" w:author="gxxc" w:date="2022-09-14T18:13:06Z">
        <w:r>
          <w:rPr>
            <w:rFonts w:ascii="黑体" w:hAnsi="黑体" w:eastAsia="黑体" w:cs="黑体"/>
            <w:sz w:val="32"/>
            <w:szCs w:val="32"/>
          </w:rPr>
          <w:pict>
            <v:shape id="_x0000_s1047" o:spid="_x0000_s1047" o:spt="32" type="#_x0000_t32" style="position:absolute;left:0pt;flip:y;margin-left:255.15pt;margin-top:13.2pt;height:0.3pt;width:36.9pt;z-index:251665408;mso-width-relative:page;mso-height-relative:page;" filled="f" stroked="t" coordsize="21600,21600" o:gfxdata="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vsuyltkAAAAJ&#10;AQAADwAAAAAAAAABACAAAAA4AAAAZHJzL2Rvd25yZXYueG1sUEsBAhQAFAAAAAgAh07iQJlmPVUF&#10;AgAAyAMAAA4AAAAAAAAAAQAgAAAAPgEAAGRycy9lMm9Eb2MueG1sUEsFBgAAAAAGAAYAWQEAALUF&#10;AAAAAA==&#10;">
              <v:path arrowok="t"/>
              <v:fill on="f" focussize="0,0"/>
              <v:stroke weight="0.5pt" color="#000000" joinstyle="miter" endarrow="open"/>
              <v:imagedata o:title=""/>
              <o:lock v:ext="edit"/>
            </v:shape>
          </w:pict>
        </w:r>
      </w:del>
      <w:r>
        <w:rPr>
          <w:rFonts w:hint="eastAsia" w:ascii="黑体" w:hAnsi="黑体" w:eastAsia="黑体" w:cs="黑体"/>
          <w:sz w:val="32"/>
          <w:szCs w:val="32"/>
        </w:rPr>
        <w:t xml:space="preserve">                                                 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 xml:space="preserve">                                                   </w:t>
      </w:r>
    </w:p>
    <w:p>
      <w:pPr>
        <w:jc w:val="left"/>
        <w:rPr>
          <w:rFonts w:ascii="黑体" w:hAnsi="黑体" w:eastAsia="黑体" w:cs="黑体"/>
          <w:sz w:val="10"/>
          <w:szCs w:val="10"/>
        </w:rPr>
      </w:pPr>
    </w:p>
    <w:p>
      <w:pPr>
        <w:jc w:val="left"/>
        <w:rPr>
          <w:rFonts w:ascii="黑体" w:hAnsi="黑体" w:eastAsia="黑体" w:cs="黑体"/>
          <w:sz w:val="10"/>
          <w:szCs w:val="10"/>
        </w:rPr>
      </w:pPr>
    </w:p>
    <w:p>
      <w:pPr>
        <w:jc w:val="left"/>
        <w:rPr>
          <w:del w:id="17" w:author="gxxc" w:date="2022-09-14T18:13:42Z"/>
          <w:rFonts w:ascii="黑体" w:hAnsi="黑体" w:eastAsia="黑体" w:cs="黑体"/>
          <w:sz w:val="32"/>
          <w:szCs w:val="32"/>
        </w:rPr>
      </w:pPr>
      <w:del w:id="18" w:author="gxxc" w:date="2022-09-14T18:13:42Z">
        <w:r>
          <w:rPr>
            <w:rFonts w:hint="eastAsia" w:ascii="黑体" w:hAnsi="黑体" w:eastAsia="黑体" w:cs="黑体"/>
            <w:sz w:val="32"/>
            <w:szCs w:val="32"/>
          </w:rPr>
          <w:delText>三、专精特新中小企业复核</w:delText>
        </w:r>
      </w:del>
    </w:p>
    <w:p>
      <w:pPr>
        <w:jc w:val="left"/>
        <w:rPr>
          <w:del w:id="19" w:author="gxxc" w:date="2022-09-14T18:13:42Z"/>
          <w:rFonts w:ascii="黑体" w:hAnsi="黑体" w:eastAsia="黑体" w:cs="黑体"/>
          <w:sz w:val="32"/>
          <w:szCs w:val="32"/>
        </w:rPr>
      </w:pPr>
      <w:del w:id="20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46" o:spid="_x0000_s1046" o:spt="202" type="#_x0000_t202" style="position:absolute;left:0pt;margin-left:17.85pt;margin-top:29.9pt;height:25pt;width:39.35pt;z-index:251669504;mso-width-relative:page;mso-height-relative:page;" fillcolor="#FFFFFF" filled="t" stroked="f" coordsize="21600,21600" o:gfxdata="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AlbXpX0wAAAAkBAAAPAAAA&#10;AAAAAAEAIAAAADgAAABkcnMvZG93bnJldi54bWxQSwECFAAUAAAACACHTuJAbMC+2z0CAABUBAAA&#10;DgAAAAAAAAABACAAAAA4AQAAZHJzL2Uyb0RvYy54bWxQSwUGAAAAAAYABgBZAQAA5wUAAAAA&#10;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登录</w:t>
                    </w:r>
                  </w:p>
                </w:txbxContent>
              </v:textbox>
            </v:shape>
          </w:pict>
        </w:r>
      </w:del>
      <w:del w:id="22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45" o:spid="_x0000_s1045" o:spt="202" type="#_x0000_t202" style="position:absolute;left:0pt;margin-left:18.8pt;margin-top:7.7pt;height:25pt;width:39.35pt;z-index:251685888;mso-width-relative:page;mso-height-relative:page;" filled="f" stroked="f" coordsize="21600,21600" o:gfxdata="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BYAAABk&#10;cnMvUEsBAhQAFAAAAAgAh07iQLV95JbZAAAACAEAAA8AAAAAAAAAAQAgAAAAOAAAAGRycy9kb3du&#10;cmV2LnhtbFBLAQIUABQAAAAIAIdO4kAfB0/XkwIAABMFAAAOAAAAAAAAAAEAIAAAAD4BAABkcnMv&#10;ZTJvRG9jLnhtbFBLBQYAAAAABgAGAFkBAABDBgAAAAA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注册</w:t>
                    </w:r>
                  </w:p>
                </w:txbxContent>
              </v:textbox>
            </v:shape>
          </w:pict>
        </w:r>
      </w:del>
      <w:del w:id="24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44" o:spid="_x0000_s1044" o:spt="202" type="#_x0000_t202" style="position:absolute;left:0pt;margin-left:360.1pt;margin-top:24.85pt;height:23.75pt;width:36.85pt;z-index:251630592;mso-width-relative:page;mso-height-relative:page;" fillcolor="#FFFFFF" filled="t" stroked="f" coordsize="21600,21600" o:gfxdata="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rEyh0dUAAAAJAQAADwAA&#10;AAAAAAABACAAAAA4AAAAZHJzL2Rvd25yZXYueG1sUEsBAhQAFAAAAAgAh07iQI7CYuc8AgAAVAQA&#10;AA4AAAAAAAAAAQAgAAAAOgEAAGRycy9lMm9Eb2MueG1sUEsFBgAAAAAGAAYAWQEAAOgFAAAAAA==&#10;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打印</w:t>
                    </w:r>
                  </w:p>
                </w:txbxContent>
              </v:textbox>
            </v:shape>
          </w:pict>
        </w:r>
      </w:del>
      <w:del w:id="26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43" o:spid="_x0000_s1043" o:spt="202" type="#_x0000_t202" style="position:absolute;left:0pt;margin-left:358.8pt;margin-top:4.35pt;height:21.25pt;width:36.85pt;z-index:251629568;mso-width-relative:page;mso-height-relative:page;" fillcolor="#FFFFFF" filled="t" stroked="f" coordsize="21600,21600" o:gfxdata="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AHxs0C1AAAAAgBAAAPAAAA&#10;AAAAAAEAIAAAADgAAABkcnMvZG93bnJldi54bWxQSwECFAAUAAAACACHTuJADkYf9jwCAABUBAAA&#10;DgAAAAAAAAABACAAAAA5AQAAZHJzL2Uyb0RvYy54bWxQSwUGAAAAAAYABgBZAQAA5wUAAAAA&#10;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下载</w:t>
                    </w:r>
                  </w:p>
                </w:txbxContent>
              </v:textbox>
            </v:shape>
          </w:pict>
        </w:r>
      </w:del>
      <w:del w:id="28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42" o:spid="_x0000_s1042" o:spt="32" type="#_x0000_t32" style="position:absolute;left:0pt;margin-left:362.45pt;margin-top:25.5pt;height:0.5pt;width:32.9pt;z-index:251678720;mso-width-relative:page;mso-height-relative:page;" filled="f" stroked="t" coordsize="21600,21600" o:gfxdata="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kUifLdgAAAAJAQAADwAAAAAAAAABACAAAAA4AAAAZHJzL2Rvd25y&#10;ZXYueG1sUEsBAhQAFAAAAAgAh07iQJIckz3oAQAAlAMAAA4AAAAAAAAAAQAgAAAAPQEAAGRycy9l&#10;Mm9Eb2MueG1sUEsFBgAAAAAGAAYAWQEAAJcFAAAAAA==&#10;">
              <v:path arrowok="t"/>
              <v:fill on="f" focussize="0,0"/>
              <v:stroke weight="0.5pt" color="#000000" joinstyle="miter" endarrow="open"/>
              <v:imagedata o:title=""/>
              <o:lock v:ext="edit"/>
            </v:shape>
          </w:pict>
        </w:r>
      </w:del>
      <w:del w:id="30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41" o:spid="_x0000_s1041" o:spt="202" type="#_x0000_t202" style="position:absolute;left:0pt;margin-left:273.35pt;margin-top:6.65pt;height:21.25pt;width:36.85pt;z-index:251631616;mso-width-relative:page;mso-height-relative:page;" fillcolor="#FFFFFF" filled="t" stroked="f" coordsize="21600,21600" o:gfxdata="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FgAAAGRycy9QSwECFAAUAAAACACHTuJA6HAjtdUAAAAJAQAADwAAAAAA&#10;AAABACAAAAA4AAAAZHJzL2Rvd25yZXYueG1sUEsBAhQAFAAAAAgAh07iQEjybNY5AgAAVAQAAA4A&#10;AAAAAAAAAQAgAAAAOgEAAGRycy9lMm9Eb2MueG1sUEsFBgAAAAAGAAYAWQEAAOUFAAAAAA==&#10;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上传</w:t>
                    </w:r>
                  </w:p>
                </w:txbxContent>
              </v:textbox>
            </v:shape>
          </w:pict>
        </w:r>
      </w:del>
      <w:del w:id="32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40" o:spid="_x0000_s1040" o:spt="109" type="#_x0000_t109" style="position:absolute;left:0pt;margin-left:310.95pt;margin-top:1.3pt;height:53.05pt;width:50.55pt;z-index:251676672;v-text-anchor:middle;mso-width-relative:page;mso-height-relative:page;" filled="f" stroked="t" coordsize="21600,21600" o:gfxdata="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wmGQaNcAAAAJAQAADwAAAAAA&#10;AAABACAAAAA4AAAAZHJzL2Rvd25yZXYueG1sUEsBAhQAFAAAAAgAh07iQDugHeVwAgAArwQAAA4A&#10;AAAAAAAAAQAgAAAAPAEAAGRycy9lMm9Eb2MueG1sUEsFBgAAAAAGAAYAWQEAAB4GAAAAAA==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申请相关佐证材料</w:t>
                    </w:r>
                  </w:p>
                </w:txbxContent>
              </v:textbox>
            </v:shape>
          </w:pict>
        </w:r>
      </w:del>
      <w:del w:id="34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9" o:spid="_x0000_s1039" o:spt="32" type="#_x0000_t32" style="position:absolute;left:0pt;margin-left:276.15pt;margin-top:27.35pt;height:0.5pt;width:34.8pt;z-index:251677696;mso-width-relative:page;mso-height-relative:page;" filled="f" stroked="t" coordsize="21600,21600" o:gfxdata="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NumJavZAAAACQEAAA8AAAAAAAAAAQAgAAAAOAAAAGRycy9kb3du&#10;cmV2LnhtbFBLAQIUABQAAAAIAIdO4kAaYuMg6AEAAJQDAAAOAAAAAAAAAAEAIAAAAD4BAABkcnMv&#10;ZTJvRG9jLnhtbFBLBQYAAAAABgAGAFkBAACYBQAAAAA=&#10;">
              <v:path arrowok="t"/>
              <v:fill on="f" focussize="0,0"/>
              <v:stroke weight="0.5pt" color="#000000" joinstyle="miter" endarrow="open"/>
              <v:imagedata o:title=""/>
              <o:lock v:ext="edit"/>
            </v:shape>
          </w:pict>
        </w:r>
      </w:del>
      <w:del w:id="36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8" o:spid="_x0000_s1038" o:spt="202" type="#_x0000_t202" style="position:absolute;left:0pt;margin-left:175.75pt;margin-top:7.85pt;height:21.25pt;width:38.65pt;z-index:251672576;mso-width-relative:page;mso-height-relative:page;" fillcolor="#FFFFFF" filled="t" stroked="f" coordsize="21600,21600" o:gfxdata="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H/bpn/UAAAACQEAAA8AAAAA&#10;AAAAAQAgAAAAOAAAAGRycy9kb3ducmV2LnhtbFBLAQIUABQAAAAIAIdO4kAQG9rnOwIAAFQEAAAO&#10;AAAAAAAAAAEAIAAAADkBAABkcnMvZTJvRG9jLnhtbFBLBQYAAAAABgAGAFkBAADmBQAAAAA=&#10;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填写</w:t>
                    </w:r>
                  </w:p>
                </w:txbxContent>
              </v:textbox>
            </v:shape>
          </w:pict>
        </w:r>
      </w:del>
      <w:del w:id="38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7" o:spid="_x0000_s1037" o:spt="109" type="#_x0000_t109" style="position:absolute;left:0pt;margin-left:211.65pt;margin-top:1.5pt;height:52.4pt;width:63.7pt;z-index:251675648;v-text-anchor:middle;mso-width-relative:page;mso-height-relative:page;" filled="f" stroked="t" coordsize="21600,21600" o:gfxdata="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WAAAAZHJzL1BLAQIUABQAAAAIAIdO4kAsEfn32AAAAAkBAAAPAAAA&#10;AAAAAAEAIAAAADgAAABkcnMvZG93bnJldi54bWxQSwECFAAUAAAACACHTuJAoTPTQHECAACvBAAA&#10;DgAAAAAAAAABACAAAAA9AQAAZHJzL2Uyb0RvYy54bWxQSwUGAAAAAAYABgBZAQAAIAYAAAAA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专精特新中小企业申请表</w:t>
                    </w:r>
                  </w:p>
                </w:txbxContent>
              </v:textbox>
            </v:shape>
          </w:pict>
        </w:r>
      </w:del>
      <w:del w:id="40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6" o:spid="_x0000_s1036" o:spt="32" type="#_x0000_t32" style="position:absolute;left:0pt;flip:y;margin-left:179.4pt;margin-top:28.45pt;height:0.45pt;width:32.4pt;z-index:251674624;mso-width-relative:page;mso-height-relative:page;" filled="f" stroked="t" coordsize="21600,21600" o:gfxdata="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AWON3f2QAAAAkBAAAPAAAAAAAAAAEAIAAA&#10;ADgAAABkcnMvZG93bnJldi54bWxQSwECFAAUAAAACACHTuJAXxUSn/UBAAChAwAADgAAAAAAAAAB&#10;ACAAAAA+AQAAZHJzL2Uyb0RvYy54bWxQSwUGAAAAAAYABgBZAQAApQUAAAAA&#10;">
              <v:path arrowok="t"/>
              <v:fill on="f" focussize="0,0"/>
              <v:stroke weight="0.5pt" color="#000000" joinstyle="miter" endarrow="open"/>
              <v:imagedata o:title=""/>
              <o:lock v:ext="edit"/>
            </v:shape>
          </w:pict>
        </w:r>
      </w:del>
      <w:del w:id="42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5" o:spid="_x0000_s1035" o:spt="32" type="#_x0000_t32" style="position:absolute;left:0pt;flip:y;margin-left:24.45pt;margin-top:29.9pt;height:1.05pt;width:27.95pt;z-index:251671552;mso-width-relative:page;mso-height-relative:page;" filled="f" stroked="t" coordsize="21600,21600" o:gfxdata="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DQQfxF1wAAAAgBAAAPAAAAAAAAAAEAIAAA&#10;ADgAAABkcnMvZG93bnJldi54bWxQSwECFAAUAAAACACHTuJAjkCz/PcBAACiAwAADgAAAAAAAAAB&#10;ACAAAAA8AQAAZHJzL2Uyb0RvYy54bWxQSwUGAAAAAAYABgBZAQAApQUAAAAA&#10;">
              <v:path arrowok="t"/>
              <v:fill on="f" focussize="0,0"/>
              <v:stroke weight="0.5pt" color="#000000" joinstyle="miter" endarrow="open"/>
              <v:imagedata o:title=""/>
              <o:lock v:ext="edit"/>
            </v:shape>
          </w:pict>
        </w:r>
      </w:del>
      <w:del w:id="44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4" o:spid="_x0000_s1034" o:spt="109" type="#_x0000_t109" style="position:absolute;left:0pt;margin-left:53pt;margin-top:3.65pt;height:52.5pt;width:126.25pt;z-index:251673600;v-text-anchor:middle;mso-width-relative:page;mso-height-relative:page;" filled="f" stroked="t" coordsize="21600,21600" o:gfxdata="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FuKMrXXAAAACQEAAA8AAAAA&#10;AAAAAQAgAAAAOAAAAGRycy9kb3ducmV2LnhtbFBLAQIUABQAAAAIAIdO4kD87m+KcQIAALAEAAAO&#10;AAAAAAAAAAEAIAAAADwBAABkcnMvZTJvRG9jLnhtbFBLBQYAAAAABgAGAFkBAAAfBgAAAAA=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000000" w:themeColor="text1"/>
                        <w:sz w:val="18"/>
                        <w:szCs w:val="18"/>
                      </w:rPr>
                      <w:t>优质中小企业梯度培育平台(https://zjtx.miit.gov.cn)</w:t>
                    </w:r>
                  </w:p>
                </w:txbxContent>
              </v:textbox>
            </v:shape>
          </w:pict>
        </w:r>
      </w:del>
      <w:del w:id="46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3" o:spid="_x0000_s1033" o:spt="109" type="#_x0000_t109" style="position:absolute;left:0pt;margin-left:-4.15pt;margin-top:3.45pt;height:52.45pt;width:26.85pt;z-index:251670528;v-text-anchor:middle;mso-width-relative:page;mso-height-relative:page;" filled="f" stroked="t" coordsize="21600,21600" o:gfxdata="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JSBbPbVAAAABwEAAA8AAAAAAAAA&#10;AQAgAAAAOAAAAGRycy9kb3ducmV2LnhtbFBLAQIUABQAAAAIAIdO4kDs108CcAIAAK8EAAAOAAAA&#10;AAAAAAEAIAAAADoBAABkcnMvZTJvRG9jLnhtbFBLBQYAAAAABgAGAFkBAAAcBgAAAAA=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企业</w:t>
                    </w:r>
                  </w:p>
                </w:txbxContent>
              </v:textbox>
            </v:shape>
          </w:pict>
        </w:r>
      </w:del>
    </w:p>
    <w:p>
      <w:pPr>
        <w:rPr>
          <w:del w:id="48" w:author="gxxc" w:date="2022-09-14T18:13:42Z"/>
        </w:rPr>
      </w:pPr>
    </w:p>
    <w:p>
      <w:pPr>
        <w:rPr>
          <w:del w:id="49" w:author="gxxc" w:date="2022-09-14T18:13:42Z"/>
        </w:rPr>
      </w:pPr>
    </w:p>
    <w:p>
      <w:pPr>
        <w:rPr>
          <w:del w:id="50" w:author="gxxc" w:date="2022-09-14T18:13:42Z"/>
        </w:rPr>
      </w:pPr>
      <w:del w:id="51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2" o:spid="_x0000_s1032" o:spt="109" type="#_x0000_t109" style="position:absolute;left:0pt;margin-left:165.35pt;margin-top:11.65pt;height:49.95pt;width:43.05pt;z-index:251681792;v-text-anchor:middle;mso-width-relative:page;mso-height-relative:page;" filled="f" stroked="t" coordsize="21600,21600" o:gfxdata="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NZHQhfYAAAACgEAAA8AAAAA&#10;AAAAAQAgAAAAOAAAAGRycy9kb3ducmV2LnhtbFBLAQIUABQAAAAIAIdO4kBJ3hN8cAIAAK8EAAAO&#10;AAAAAAAAAAEAIAAAAD0BAABkcnMvZTJvRG9jLnhtbFBLBQYAAAAABgAGAFkBAAAfBgAAAAA=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纸质材料</w:t>
                    </w:r>
                  </w:p>
                </w:txbxContent>
              </v:textbox>
            </v:shape>
          </w:pict>
        </w:r>
      </w:del>
      <w:del w:id="53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1" o:spid="_x0000_s1031" o:spt="109" type="#_x0000_t109" style="position:absolute;left:0pt;margin-left:242.3pt;margin-top:12.35pt;height:49.95pt;width:51.2pt;z-index:251682816;v-text-anchor:middle;mso-width-relative:page;mso-height-relative:page;" filled="f" stroked="t" coordsize="21600,21600" o:gfxdata="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WAAAAZHJzL1BLAQIUABQAAAAIAIdO4kBw70ly2AAAAAoBAAAPAAAAAAAA&#10;AAEAIAAAADgAAABkcnMvZG93bnJldi54bWxQSwECFAAUAAAACACHTuJA4Rfth24CAACvBAAADgAA&#10;AAAAAAABACAAAAA9AQAAZHJzL2Uyb0RvYy54bWxQSwUGAAAAAAYABgBZAQAAHQYAAAAA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完成复核申请</w:t>
                    </w:r>
                  </w:p>
                </w:txbxContent>
              </v:textbox>
            </v:shape>
          </w:pict>
        </w:r>
      </w:del>
      <w:del w:id="55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30" o:spid="_x0000_s1030" o:spt="109" type="#_x0000_t109" style="position:absolute;left:0pt;margin-left:55.55pt;margin-top:10.6pt;height:52.4pt;width:63.7pt;z-index:251679744;v-text-anchor:middle;mso-width-relative:page;mso-height-relative:page;" filled="f" stroked="t" coordsize="21600,21600" o:gfxdata="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JZLDytYAAAAKAQAADwAAAAAA&#10;AAABACAAAAA4AAAAZHJzL2Rvd25yZXYueG1sUEsBAhQAFAAAAAgAh07iQNK4nslxAgAArwQAAA4A&#10;AAAAAAAAAQAgAAAAOwEAAGRycy9lMm9Eb2MueG1sUEsFBgAAAAAGAAYAWQEAAB4GAAAAAA==&#10;">
              <v:path/>
              <v:fill on="f" focussize="0,0"/>
              <v:stroke weight="1pt" color="#000000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专精特新中小企业申请表</w:t>
                    </w:r>
                  </w:p>
                </w:txbxContent>
              </v:textbox>
            </v:shape>
          </w:pict>
        </w:r>
      </w:del>
    </w:p>
    <w:p>
      <w:pPr>
        <w:rPr>
          <w:del w:id="57" w:author="gxxc" w:date="2022-09-14T18:13:42Z"/>
        </w:rPr>
      </w:pPr>
      <w:del w:id="58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29" o:spid="_x0000_s1029" o:spt="32" type="#_x0000_t32" style="position:absolute;left:0pt;margin-left:208.85pt;margin-top:21pt;height:0.55pt;width:33.7pt;z-index:251686912;mso-width-relative:page;mso-height-relative:page;" filled="f" stroked="t" coordsize="21600,21600" o:gfxdata="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CTgW452AAAAAkBAAAPAAAAAAAAAAEAIAAAADgAAABkcnMvZG93&#10;bnJldi54bWxQSwECFAAUAAAACACHTuJAFgZaTOoBAACUAwAADgAAAAAAAAABACAAAAA9AQAAZHJz&#10;L2Uyb0RvYy54bWxQSwUGAAAAAAYABgBZAQAAmQUAAAAA&#10;">
              <v:path arrowok="t"/>
              <v:fill on="f" focussize="0,0"/>
              <v:stroke weight="0.5pt" color="#000000" joinstyle="miter" endarrow="open"/>
              <v:imagedata o:title=""/>
              <o:lock v:ext="edit"/>
            </v:shape>
          </w:pict>
        </w:r>
      </w:del>
      <w:del w:id="60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28" o:spid="_x0000_s1028" o:spt="202" type="#_x0000_t202" style="position:absolute;left:0pt;margin-left:121.9pt;margin-top:1.7pt;height:30.55pt;width:36.85pt;z-index:251628544;mso-width-relative:page;mso-height-relative:page;" fillcolor="#FFFFFF" filled="t" stroked="f" coordsize="21600,21600" o:gfxdata="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y8Iyz1AAAAAgBAAAPAAAA&#10;AAAAAAEAIAAAADgAAABkcnMvZG93bnJldi54bWxQSwECFAAUAAAACACHTuJAzveuZjwCAABUBAAA&#10;DgAAAAAAAAABACAAAAA5AQAAZHJzL2Uyb0RvYy54bWxQSwUGAAAAAAYABgBZAQAA5wUAAAAA&#10;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提交</w:t>
                    </w:r>
                  </w:p>
                </w:txbxContent>
              </v:textbox>
            </v:shape>
          </w:pict>
        </w:r>
      </w:del>
      <w:del w:id="62" w:author="gxxc" w:date="2022-09-14T18:13:42Z">
        <w:r>
          <w:rPr>
            <w:rFonts w:ascii="黑体" w:hAnsi="黑体" w:eastAsia="黑体" w:cs="黑体"/>
            <w:sz w:val="32"/>
            <w:szCs w:val="32"/>
          </w:rPr>
          <w:pict>
            <v:shape id="_x0000_s1027" o:spid="_x0000_s1027" o:spt="32" type="#_x0000_t32" style="position:absolute;left:0pt;flip:y;margin-left:119.8pt;margin-top:21.95pt;height:0.1pt;width:45.55pt;z-index:251680768;mso-width-relative:page;mso-height-relative:page;" filled="f" stroked="t" coordsize="21600,21600" o:gfxdata="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uJNaj9kAAAAJAQAADwAAAAAAAAABACAA&#10;AAA4AAAAZHJzL2Rvd25yZXYueG1sUEsBAhQAFAAAAAgAh07iQDwK9jT2AQAAoQMAAA4AAAAAAAAA&#10;AQAgAAAAPgEAAGRycy9lMm9Eb2MueG1sUEsFBgAAAAAGAAYAWQEAAKYFAAAAAA==&#10;">
              <v:path arrowok="t"/>
              <v:fill on="f" focussize="0,0"/>
              <v:stroke weight="0.5pt" color="#000000" joinstyle="miter" endarrow="open"/>
              <v:imagedata o:title=""/>
              <o:lock v:ext="edit"/>
            </v:shape>
          </w:pict>
        </w:r>
      </w:del>
    </w:p>
    <w:p>
      <w:pPr>
        <w:jc w:val="left"/>
        <w:rPr>
          <w:del w:id="64" w:author="gxxc" w:date="2022-09-14T18:13:42Z"/>
        </w:rPr>
      </w:pPr>
    </w:p>
    <w:p>
      <w:pPr>
        <w:jc w:val="left"/>
        <w:rPr>
          <w:del w:id="65" w:author="gxxc" w:date="2022-09-14T18:13:42Z"/>
        </w:rPr>
      </w:pPr>
    </w:p>
    <w:p>
      <w:pPr>
        <w:jc w:val="left"/>
      </w:pPr>
    </w:p>
    <w:p/>
    <w:p>
      <w:pPr>
        <w:spacing w:line="3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便捷操作方法：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  <w:rPrChange w:id="66" w:author="Administrator" w:date="2022-09-14T20:31:02Z">
            <w:rPr>
              <w:sz w:val="24"/>
            </w:rPr>
          </w:rPrChange>
        </w:rPr>
      </w:pPr>
      <w:r>
        <w:rPr>
          <w:rFonts w:hint="eastAsia" w:ascii="仿宋_GB2312" w:hAnsi="仿宋_GB2312" w:eastAsia="仿宋_GB2312" w:cs="仿宋_GB2312"/>
          <w:sz w:val="24"/>
          <w:rPrChange w:id="67" w:author="Administrator" w:date="2022-09-14T20:31:02Z">
            <w:rPr>
              <w:rFonts w:hint="eastAsia"/>
              <w:sz w:val="24"/>
            </w:rPr>
          </w:rPrChange>
        </w:rPr>
        <w:t>一、先注册，再登录；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  <w:rPrChange w:id="68" w:author="Administrator" w:date="2022-09-14T20:31:02Z">
            <w:rPr>
              <w:sz w:val="24"/>
            </w:rPr>
          </w:rPrChange>
        </w:rPr>
      </w:pPr>
      <w:r>
        <w:rPr>
          <w:rFonts w:hint="eastAsia" w:ascii="仿宋_GB2312" w:hAnsi="仿宋_GB2312" w:eastAsia="仿宋_GB2312" w:cs="仿宋_GB2312"/>
          <w:sz w:val="24"/>
          <w:rPrChange w:id="69" w:author="Administrator" w:date="2022-09-14T20:31:02Z">
            <w:rPr>
              <w:rFonts w:hint="eastAsia"/>
              <w:sz w:val="24"/>
            </w:rPr>
          </w:rPrChange>
        </w:rPr>
        <w:t>二、在更新的页面，点击右上方的“企业信息管理”按钮；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  <w:rPrChange w:id="70" w:author="Administrator" w:date="2022-09-14T20:31:02Z">
            <w:rPr>
              <w:sz w:val="24"/>
            </w:rPr>
          </w:rPrChange>
        </w:rPr>
      </w:pPr>
      <w:r>
        <w:rPr>
          <w:rFonts w:hint="eastAsia" w:ascii="仿宋_GB2312" w:hAnsi="仿宋_GB2312" w:eastAsia="仿宋_GB2312" w:cs="仿宋_GB2312"/>
          <w:sz w:val="24"/>
          <w:rPrChange w:id="71" w:author="Administrator" w:date="2022-09-14T20:31:02Z">
            <w:rPr>
              <w:rFonts w:hint="eastAsia"/>
              <w:sz w:val="24"/>
            </w:rPr>
          </w:rPrChange>
        </w:rPr>
        <w:t>三、在更新的页面，点击左上方的“企业信息”按钮；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  <w:rPrChange w:id="72" w:author="Administrator" w:date="2022-09-14T20:31:02Z">
            <w:rPr>
              <w:sz w:val="24"/>
            </w:rPr>
          </w:rPrChange>
        </w:rPr>
      </w:pPr>
      <w:r>
        <w:rPr>
          <w:rFonts w:hint="eastAsia" w:ascii="仿宋_GB2312" w:hAnsi="仿宋_GB2312" w:eastAsia="仿宋_GB2312" w:cs="仿宋_GB2312"/>
          <w:sz w:val="24"/>
          <w:rPrChange w:id="73" w:author="Administrator" w:date="2022-09-14T20:31:02Z">
            <w:rPr>
              <w:rFonts w:hint="eastAsia"/>
              <w:sz w:val="24"/>
            </w:rPr>
          </w:rPrChange>
        </w:rPr>
        <w:t>四、点击下方的“编辑”按钮输入相应信息，完成后点击“保存”按钮；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  <w:rPrChange w:id="74" w:author="Administrator" w:date="2022-09-14T20:31:02Z">
            <w:rPr>
              <w:sz w:val="24"/>
            </w:rPr>
          </w:rPrChange>
        </w:rPr>
      </w:pPr>
      <w:r>
        <w:rPr>
          <w:rFonts w:hint="eastAsia" w:ascii="仿宋_GB2312" w:hAnsi="仿宋_GB2312" w:eastAsia="仿宋_GB2312" w:cs="仿宋_GB2312"/>
          <w:sz w:val="24"/>
          <w:rPrChange w:id="75" w:author="Administrator" w:date="2022-09-14T20:31:02Z">
            <w:rPr>
              <w:rFonts w:hint="eastAsia"/>
              <w:sz w:val="24"/>
            </w:rPr>
          </w:rPrChange>
        </w:rPr>
        <w:t>五、点击左上方的“企业申报信息”按钮，选择相应企业进行申报。</w:t>
      </w:r>
    </w:p>
    <w:p>
      <w:pPr>
        <w:jc w:val="left"/>
        <w:rPr>
          <w:rFonts w:hint="eastAsia" w:ascii="仿宋_GB2312" w:hAnsi="仿宋_GB2312" w:eastAsia="仿宋_GB2312" w:cs="仿宋_GB2312"/>
          <w:rPrChange w:id="76" w:author="Administrator" w:date="2022-09-14T20:31:02Z">
            <w:rPr/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77" w:author="Administrator" w:date="2022-09-14T20:31:02Z">
            <w:rPr>
              <w:rFonts w:hint="eastAsia" w:ascii="黑体" w:hAnsi="黑体" w:eastAsia="黑体" w:cs="黑体"/>
              <w:sz w:val="32"/>
              <w:szCs w:val="32"/>
            </w:rPr>
          </w:rPrChange>
        </w:rPr>
        <w:t>备注：</w:t>
      </w:r>
      <w:r>
        <w:rPr>
          <w:rFonts w:hint="eastAsia" w:ascii="仿宋_GB2312" w:hAnsi="仿宋_GB2312" w:eastAsia="仿宋_GB2312" w:cs="仿宋_GB2312"/>
          <w:sz w:val="24"/>
          <w:rPrChange w:id="78" w:author="Administrator" w:date="2022-09-14T20:31:02Z">
            <w:rPr>
              <w:rFonts w:hint="eastAsia"/>
              <w:sz w:val="24"/>
            </w:rPr>
          </w:rPrChange>
        </w:rPr>
        <w:t>在平台完成数字化水平测试后，点击“下载”按钮，作为佐证材料。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xxc">
    <w15:presenceInfo w15:providerId="None" w15:userId="gxxc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E41D2C"/>
    <w:rsid w:val="00B151E0"/>
    <w:rsid w:val="00C96B8B"/>
    <w:rsid w:val="04696DA1"/>
    <w:rsid w:val="17156C15"/>
    <w:rsid w:val="1F1FC76E"/>
    <w:rsid w:val="2B2039A0"/>
    <w:rsid w:val="2FF80AC4"/>
    <w:rsid w:val="30FC793A"/>
    <w:rsid w:val="35BBD28A"/>
    <w:rsid w:val="374E24B9"/>
    <w:rsid w:val="3F6F6759"/>
    <w:rsid w:val="3FFF1895"/>
    <w:rsid w:val="47F7239C"/>
    <w:rsid w:val="4FDF4D01"/>
    <w:rsid w:val="5BBB0A10"/>
    <w:rsid w:val="69E41D2C"/>
    <w:rsid w:val="70CE7F83"/>
    <w:rsid w:val="727B95E1"/>
    <w:rsid w:val="72BF2B9D"/>
    <w:rsid w:val="738B0FED"/>
    <w:rsid w:val="7732D13D"/>
    <w:rsid w:val="777F6168"/>
    <w:rsid w:val="793F13D4"/>
    <w:rsid w:val="7B4DABA0"/>
    <w:rsid w:val="7BCB5AB3"/>
    <w:rsid w:val="7BF3E26C"/>
    <w:rsid w:val="7CF91CD4"/>
    <w:rsid w:val="7E3FC5A8"/>
    <w:rsid w:val="7EDDBD01"/>
    <w:rsid w:val="7F83FF20"/>
    <w:rsid w:val="7FF16C1C"/>
    <w:rsid w:val="A1BF6783"/>
    <w:rsid w:val="AF3F7977"/>
    <w:rsid w:val="AFDFD664"/>
    <w:rsid w:val="B79CFC85"/>
    <w:rsid w:val="BDAE22BD"/>
    <w:rsid w:val="BDD332C4"/>
    <w:rsid w:val="BFB73E80"/>
    <w:rsid w:val="CECA6DD6"/>
    <w:rsid w:val="CFDEC8B7"/>
    <w:rsid w:val="D6FDCA17"/>
    <w:rsid w:val="E67FBD38"/>
    <w:rsid w:val="EBFF4909"/>
    <w:rsid w:val="F197957D"/>
    <w:rsid w:val="F1A746B1"/>
    <w:rsid w:val="F2CFA7D4"/>
    <w:rsid w:val="F5B7D9FD"/>
    <w:rsid w:val="F67E9818"/>
    <w:rsid w:val="F7EED8E0"/>
    <w:rsid w:val="FCA34901"/>
    <w:rsid w:val="FCE3F7AB"/>
    <w:rsid w:val="FEBF9B20"/>
    <w:rsid w:val="FEE3B083"/>
    <w:rsid w:val="FFBB9087"/>
    <w:rsid w:val="FFD71E7D"/>
    <w:rsid w:val="FFFEA7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5"/>
        <o:r id="V:Rule4" type="connector" idref="#_x0000_s1036"/>
        <o:r id="V:Rule5" type="connector" idref="#_x0000_s1039"/>
        <o:r id="V:Rule6" type="connector" idref="#_x0000_s1042"/>
        <o:r id="V:Rule7" type="connector" idref="#_x0000_s1047"/>
        <o:r id="V:Rule8" type="connector" idref="#_x0000_s1048"/>
        <o:r id="V:Rule9" type="connector" idref="#_x0000_s1049"/>
        <o:r id="V:Rule10" type="connector" idref="#_x0000_s1051"/>
        <o:r id="V:Rule11" type="connector" idref="#_x0000_s1061"/>
        <o:r id="V:Rule12" type="connector" idref="#_x0000_s1063"/>
        <o:r id="V:Rule13" type="connector" idref="#_x0000_s1067"/>
        <o:r id="V:Rule14" type="connector" idref="#_x0000_s1069"/>
        <o:r id="V:Rule15" type="connector" idref="#_x0000_s1073"/>
        <o:r id="V:Rule16" type="connector" idref="#_x0000_s1074"/>
        <o:r id="V:Rule17" type="connector" idref="#_x0000_s1075"/>
        <o:r id="V:Rule18" type="connector" idref="#_x0000_s107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205</Words>
  <Characters>189</Characters>
  <Lines>1</Lines>
  <Paragraphs>1</Paragraphs>
  <TotalTime>0</TotalTime>
  <ScaleCrop>false</ScaleCrop>
  <LinksUpToDate>false</LinksUpToDate>
  <CharactersWithSpaces>393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2022-08-19T17:41:00Z</dcterms:created>
  <dc:creator>黄运开</dc:creator>
  <cp:lastModifiedBy>Administrator</cp:lastModifiedBy>
  <cp:lastPrinted>2022-08-23T00:50:00Z</cp:lastPrinted>
  <dcterms:modified xsi:type="dcterms:W3CDTF">2022-09-14T12:31:31Z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